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04" w:rsidRDefault="009A3DEE">
      <w:r>
        <w:t>Lesson Plan Template                       Rev 10/1/09</w:t>
      </w:r>
      <w:r>
        <w:tab/>
      </w:r>
      <w:r>
        <w:tab/>
      </w:r>
      <w:r>
        <w:tab/>
        <w:t xml:space="preserve">Dr. Thieman  </w:t>
      </w:r>
    </w:p>
    <w:p w:rsidR="006B6F04" w:rsidRDefault="006B6F04"/>
    <w:p w:rsidR="006B6F04" w:rsidRDefault="009A3DEE" w:rsidP="00212177">
      <w:r>
        <w:t>Name:</w:t>
      </w:r>
      <w:r w:rsidR="00212177">
        <w:t xml:space="preserve"> </w:t>
      </w:r>
      <w:r w:rsidR="00212177">
        <w:rPr>
          <w:u w:val="single"/>
        </w:rPr>
        <w:t>James Gent___________________</w:t>
      </w:r>
      <w:r>
        <w:tab/>
      </w:r>
      <w:r>
        <w:tab/>
        <w:t>Age/Grade Level__</w:t>
      </w:r>
      <w:r w:rsidR="00212177" w:rsidRPr="00212177">
        <w:rPr>
          <w:u w:val="single"/>
        </w:rPr>
        <w:t>3</w:t>
      </w:r>
      <w:r w:rsidR="00212177" w:rsidRPr="00212177">
        <w:rPr>
          <w:u w:val="single"/>
          <w:vertAlign w:val="superscript"/>
        </w:rPr>
        <w:t>rd</w:t>
      </w:r>
      <w:r w:rsidR="00212177">
        <w:rPr>
          <w:u w:val="single"/>
        </w:rPr>
        <w:t>___________</w:t>
      </w:r>
    </w:p>
    <w:p w:rsidR="006B6F04" w:rsidRDefault="009A3DEE" w:rsidP="00212177">
      <w:r>
        <w:t>Subject Area(s)__</w:t>
      </w:r>
      <w:r w:rsidR="00212177" w:rsidRPr="00212177">
        <w:rPr>
          <w:u w:val="single"/>
        </w:rPr>
        <w:t>Elementary Music</w:t>
      </w:r>
      <w:r w:rsidR="00212177">
        <w:rPr>
          <w:u w:val="single"/>
        </w:rPr>
        <w:t>_____</w:t>
      </w:r>
      <w:r>
        <w:tab/>
      </w:r>
      <w:r>
        <w:tab/>
        <w:t xml:space="preserve">Unit </w:t>
      </w:r>
      <w:proofErr w:type="spellStart"/>
      <w:r>
        <w:t>Title_</w:t>
      </w:r>
      <w:r w:rsidR="00212177" w:rsidRPr="00212177">
        <w:rPr>
          <w:u w:val="single"/>
        </w:rPr>
        <w:t>Harmony</w:t>
      </w:r>
      <w:proofErr w:type="spellEnd"/>
      <w:r>
        <w:t>_</w:t>
      </w:r>
      <w:r w:rsidR="00212177">
        <w:t>________</w:t>
      </w:r>
      <w:r>
        <w:t>____</w:t>
      </w:r>
    </w:p>
    <w:p w:rsidR="006B6F04" w:rsidRDefault="00212177" w:rsidP="00212177">
      <w:r>
        <w:t xml:space="preserve">Lesson </w:t>
      </w:r>
      <w:proofErr w:type="spellStart"/>
      <w:r>
        <w:t>Title__</w:t>
      </w:r>
      <w:r w:rsidRPr="00212177">
        <w:rPr>
          <w:u w:val="single"/>
        </w:rPr>
        <w:t>Harmony</w:t>
      </w:r>
      <w:proofErr w:type="spellEnd"/>
      <w:r w:rsidRPr="00212177">
        <w:rPr>
          <w:u w:val="single"/>
        </w:rPr>
        <w:t xml:space="preserve"> Assessment</w:t>
      </w:r>
      <w:r w:rsidR="009A3DEE">
        <w:t>_____</w:t>
      </w:r>
      <w:r w:rsidR="009A3DEE">
        <w:tab/>
      </w:r>
      <w:r w:rsidR="009A3DEE">
        <w:tab/>
        <w:t>Estimated Time__</w:t>
      </w:r>
      <w:r w:rsidRPr="00212177">
        <w:rPr>
          <w:u w:val="single"/>
        </w:rPr>
        <w:t>45 Minutes</w:t>
      </w:r>
      <w:r w:rsidR="009A3DEE">
        <w:t>_</w:t>
      </w:r>
      <w:r>
        <w:t>_</w:t>
      </w:r>
      <w:r w:rsidR="009A3DEE">
        <w:t>___</w:t>
      </w:r>
    </w:p>
    <w:p w:rsidR="006B6F04" w:rsidRDefault="00F27151">
      <w:ins w:id="0" w:author="Gayle Thieman" w:date="2011-08-13T16:18:00Z">
        <w:r>
          <w:t xml:space="preserve">Well written </w:t>
        </w:r>
        <w:proofErr w:type="gramStart"/>
        <w:r>
          <w:t>lesson  See</w:t>
        </w:r>
        <w:proofErr w:type="gramEnd"/>
        <w:r>
          <w:t xml:space="preserve"> comments below. </w:t>
        </w:r>
      </w:ins>
      <w:ins w:id="1" w:author="Gayle Thieman" w:date="2011-08-13T16:23:00Z">
        <w:r w:rsidR="006B6F04">
          <w:t xml:space="preserve">  10/10</w:t>
        </w:r>
      </w:ins>
    </w:p>
    <w:p w:rsidR="006B6F04" w:rsidRPr="00FE2C01" w:rsidRDefault="009A3DEE" w:rsidP="00B179BB">
      <w:pPr>
        <w:rPr>
          <w:b/>
        </w:rPr>
      </w:pPr>
      <w:r w:rsidRPr="00FE2C01">
        <w:rPr>
          <w:b/>
        </w:rPr>
        <w:t>Purpose/Rationale for lesson</w:t>
      </w:r>
      <w:r>
        <w:rPr>
          <w:b/>
        </w:rPr>
        <w:t>:</w:t>
      </w:r>
    </w:p>
    <w:p w:rsidR="00B179BB" w:rsidRDefault="00B179BB" w:rsidP="00B179BB"/>
    <w:p w:rsidR="00B179BB" w:rsidRPr="00212177" w:rsidRDefault="00B179BB" w:rsidP="00B179BB">
      <w:pPr>
        <w:rPr>
          <w:b/>
          <w:lang w:val="fr-FR"/>
        </w:rPr>
      </w:pPr>
      <w:r w:rsidRPr="00212177">
        <w:rPr>
          <w:b/>
          <w:lang w:val="fr-FR"/>
        </w:rPr>
        <w:t xml:space="preserve">Curriculum </w:t>
      </w:r>
      <w:proofErr w:type="spellStart"/>
      <w:r w:rsidRPr="00212177">
        <w:rPr>
          <w:b/>
          <w:lang w:val="fr-FR"/>
        </w:rPr>
        <w:t>Framing</w:t>
      </w:r>
      <w:proofErr w:type="spellEnd"/>
      <w:r w:rsidRPr="00212177">
        <w:rPr>
          <w:b/>
          <w:lang w:val="fr-FR"/>
        </w:rPr>
        <w:t xml:space="preserve"> Questions:  </w:t>
      </w:r>
    </w:p>
    <w:p w:rsidR="00B179BB" w:rsidRPr="00714CBA" w:rsidRDefault="00B179BB" w:rsidP="00B179BB">
      <w:r w:rsidRPr="00212177">
        <w:rPr>
          <w:lang w:val="fr-FR"/>
        </w:rPr>
        <w:tab/>
      </w:r>
      <w:r w:rsidRPr="00714CBA">
        <w:t>Essential Question:</w:t>
      </w:r>
      <w:r w:rsidR="00714CBA" w:rsidRPr="00714CBA">
        <w:t xml:space="preserve"> </w:t>
      </w:r>
      <w:r w:rsidR="00714CBA" w:rsidRPr="00D51C63">
        <w:t>How and why should we collaborate musically with others?</w:t>
      </w:r>
    </w:p>
    <w:p w:rsidR="00B179BB" w:rsidRDefault="00B179BB" w:rsidP="00714CBA">
      <w:pPr>
        <w:ind w:firstLine="720"/>
      </w:pPr>
      <w:r>
        <w:t>Unit Question that applies to this lesson:</w:t>
      </w:r>
      <w:r w:rsidR="00714CBA">
        <w:t xml:space="preserve"> What can Harmony add to music?</w:t>
      </w:r>
    </w:p>
    <w:p w:rsidR="00B179BB" w:rsidRDefault="00B179BB" w:rsidP="00B179BB">
      <w:pPr>
        <w:ind w:firstLine="720"/>
      </w:pPr>
      <w:r>
        <w:t>Lesson or Content Question(s):</w:t>
      </w:r>
    </w:p>
    <w:p w:rsidR="00714CBA" w:rsidRDefault="00714CBA" w:rsidP="00714CBA">
      <w:pPr>
        <w:numPr>
          <w:ilvl w:val="0"/>
          <w:numId w:val="1"/>
          <w:numberingChange w:id="2" w:author="Gayle Thieman" w:date="2011-08-13T16:12:00Z" w:original="-"/>
        </w:numPr>
      </w:pPr>
      <w:r>
        <w:t>How can you fit into the ensemble in a pleasing manner?</w:t>
      </w:r>
    </w:p>
    <w:p w:rsidR="00714CBA" w:rsidRDefault="00714CBA" w:rsidP="00714CBA">
      <w:pPr>
        <w:numPr>
          <w:ilvl w:val="0"/>
          <w:numId w:val="1"/>
          <w:numberingChange w:id="3" w:author="Gayle Thieman" w:date="2011-08-13T16:12:00Z" w:original="-"/>
        </w:numPr>
      </w:pPr>
      <w:r>
        <w:t>How might you detract from the ensemble?</w:t>
      </w:r>
    </w:p>
    <w:p w:rsidR="00B179BB" w:rsidRDefault="00B179BB" w:rsidP="00B179BB"/>
    <w:p w:rsidR="00B179BB" w:rsidRDefault="00B179BB" w:rsidP="00714CBA">
      <w:r w:rsidRPr="00FE2C01">
        <w:rPr>
          <w:b/>
        </w:rPr>
        <w:t>Goal:</w:t>
      </w:r>
      <w:r>
        <w:t xml:space="preserve">  </w:t>
      </w:r>
      <w:r w:rsidR="00714CBA">
        <w:t>Develop an understanding that adding layers to music can be both beneficial and detrimental and utilize this knowledge to create an enriching performance of a known piece.</w:t>
      </w:r>
    </w:p>
    <w:p w:rsidR="00B179BB" w:rsidRDefault="00714CBA" w:rsidP="00714CBA">
      <w:pPr>
        <w:tabs>
          <w:tab w:val="left" w:pos="3630"/>
        </w:tabs>
      </w:pPr>
      <w:r>
        <w:tab/>
      </w:r>
    </w:p>
    <w:p w:rsidR="00B179BB" w:rsidRDefault="00B179BB" w:rsidP="00714CBA">
      <w:r w:rsidRPr="00FE2C01">
        <w:rPr>
          <w:b/>
        </w:rPr>
        <w:t>Learning Objective</w:t>
      </w:r>
      <w:r>
        <w:rPr>
          <w:b/>
        </w:rPr>
        <w:t>(s)</w:t>
      </w:r>
      <w:r w:rsidRPr="00FE2C01">
        <w:rPr>
          <w:b/>
        </w:rPr>
        <w:t>:</w:t>
      </w:r>
    </w:p>
    <w:p w:rsidR="00714CBA" w:rsidRDefault="00714CBA" w:rsidP="00714CBA">
      <w:r>
        <w:t>Students will:</w:t>
      </w:r>
    </w:p>
    <w:p w:rsidR="00714CBA" w:rsidRDefault="00714CBA" w:rsidP="00714CBA">
      <w:pPr>
        <w:numPr>
          <w:ilvl w:val="0"/>
          <w:numId w:val="1"/>
          <w:numberingChange w:id="4" w:author="Gayle Thieman" w:date="2011-08-13T16:12:00Z" w:original="-"/>
        </w:numPr>
      </w:pPr>
      <w:r>
        <w:t>Sing or play instruments in 2-part or 3-part harmony</w:t>
      </w:r>
    </w:p>
    <w:p w:rsidR="00714CBA" w:rsidRDefault="00714CBA" w:rsidP="00714CBA">
      <w:pPr>
        <w:numPr>
          <w:ilvl w:val="0"/>
          <w:numId w:val="1"/>
          <w:numberingChange w:id="5" w:author="Gayle Thieman" w:date="2011-08-13T16:12:00Z" w:original="-"/>
        </w:numPr>
      </w:pPr>
      <w:r>
        <w:t>Compare and contrast different performances of the same piece of music</w:t>
      </w:r>
    </w:p>
    <w:p w:rsidR="00714CBA" w:rsidRDefault="00714CBA" w:rsidP="00714CBA">
      <w:pPr>
        <w:numPr>
          <w:ilvl w:val="0"/>
          <w:numId w:val="1"/>
          <w:numberingChange w:id="6" w:author="Gayle Thieman" w:date="2011-08-13T16:12:00Z" w:original="-"/>
        </w:numPr>
      </w:pPr>
      <w:r>
        <w:t>Produce a group arrangement of a known round.</w:t>
      </w:r>
    </w:p>
    <w:p w:rsidR="00B179BB" w:rsidRDefault="00B179BB"/>
    <w:p w:rsidR="00B179BB" w:rsidRDefault="00B179BB" w:rsidP="00714CBA">
      <w:r w:rsidRPr="00FE2C01">
        <w:rPr>
          <w:b/>
        </w:rPr>
        <w:t>Curriculum Standard(s):</w:t>
      </w:r>
      <w:r w:rsidR="00714CBA">
        <w:t xml:space="preserve">  </w:t>
      </w:r>
    </w:p>
    <w:p w:rsidR="00714CBA" w:rsidRDefault="00714CBA" w:rsidP="00714CBA">
      <w:pPr>
        <w:numPr>
          <w:ilvl w:val="0"/>
          <w:numId w:val="2"/>
          <w:numberingChange w:id="7" w:author="Gayle Thieman" w:date="2011-08-13T16:12:00Z" w:original="-"/>
        </w:numPr>
      </w:pPr>
      <w:r>
        <w:t>Sing alone or together</w:t>
      </w:r>
    </w:p>
    <w:p w:rsidR="00714CBA" w:rsidRDefault="00714CBA" w:rsidP="00714CBA">
      <w:pPr>
        <w:numPr>
          <w:ilvl w:val="0"/>
          <w:numId w:val="2"/>
          <w:numberingChange w:id="8" w:author="Gayle Thieman" w:date="2011-08-13T16:12:00Z" w:original="-"/>
        </w:numPr>
      </w:pPr>
      <w:r>
        <w:t>Improvise/Compose music</w:t>
      </w:r>
    </w:p>
    <w:p w:rsidR="00714CBA" w:rsidRDefault="00714CBA" w:rsidP="00714CBA">
      <w:pPr>
        <w:numPr>
          <w:ilvl w:val="0"/>
          <w:numId w:val="2"/>
          <w:numberingChange w:id="9" w:author="Gayle Thieman" w:date="2011-08-13T16:12:00Z" w:original="-"/>
        </w:numPr>
      </w:pPr>
      <w:r>
        <w:t>Reading and notating music</w:t>
      </w:r>
    </w:p>
    <w:p w:rsidR="00714CBA" w:rsidRDefault="00714CBA" w:rsidP="00714CBA">
      <w:pPr>
        <w:numPr>
          <w:ilvl w:val="0"/>
          <w:numId w:val="2"/>
          <w:numberingChange w:id="10" w:author="Gayle Thieman" w:date="2011-08-13T16:12:00Z" w:original="-"/>
        </w:numPr>
      </w:pPr>
      <w:r>
        <w:t>Evaluate music and music performances</w:t>
      </w:r>
    </w:p>
    <w:p w:rsidR="00B179BB" w:rsidRDefault="00B179BB"/>
    <w:p w:rsidR="00B179BB" w:rsidRDefault="00B179BB">
      <w:pPr>
        <w:rPr>
          <w:b/>
        </w:rPr>
      </w:pPr>
      <w:r w:rsidRPr="00FE2C01">
        <w:rPr>
          <w:b/>
        </w:rPr>
        <w:t>Materials Needed:</w:t>
      </w:r>
    </w:p>
    <w:p w:rsidR="009A3DEE" w:rsidRDefault="009A3DEE" w:rsidP="001766D0">
      <w:pPr>
        <w:numPr>
          <w:ilvl w:val="0"/>
          <w:numId w:val="2"/>
          <w:numberingChange w:id="11" w:author="Gayle Thieman" w:date="2011-08-13T16:12:00Z" w:original="-"/>
        </w:numPr>
        <w:rPr>
          <w:bCs/>
        </w:rPr>
      </w:pPr>
      <w:r>
        <w:rPr>
          <w:bCs/>
        </w:rPr>
        <w:t>Stereo System</w:t>
      </w:r>
    </w:p>
    <w:p w:rsidR="00D156D6" w:rsidRDefault="00D156D6" w:rsidP="001766D0">
      <w:pPr>
        <w:numPr>
          <w:ilvl w:val="0"/>
          <w:numId w:val="2"/>
          <w:numberingChange w:id="12" w:author="Gayle Thieman" w:date="2011-08-13T16:12:00Z" w:original="-"/>
        </w:numPr>
        <w:rPr>
          <w:bCs/>
        </w:rPr>
      </w:pPr>
      <w:r>
        <w:rPr>
          <w:bCs/>
        </w:rPr>
        <w:t>Quality recording of “All things shall Perish”</w:t>
      </w:r>
    </w:p>
    <w:p w:rsidR="001766D0" w:rsidRDefault="001766D0" w:rsidP="00D156D6">
      <w:pPr>
        <w:numPr>
          <w:ilvl w:val="0"/>
          <w:numId w:val="2"/>
          <w:numberingChange w:id="13" w:author="Gayle Thieman" w:date="2011-08-13T16:12:00Z" w:original="-"/>
        </w:numPr>
        <w:rPr>
          <w:bCs/>
        </w:rPr>
      </w:pPr>
      <w:r>
        <w:rPr>
          <w:bCs/>
        </w:rPr>
        <w:t xml:space="preserve">28 </w:t>
      </w:r>
      <w:r w:rsidRPr="001766D0">
        <w:rPr>
          <w:bCs/>
        </w:rPr>
        <w:t>Copies</w:t>
      </w:r>
      <w:r>
        <w:rPr>
          <w:bCs/>
        </w:rPr>
        <w:t xml:space="preserve"> of </w:t>
      </w:r>
      <w:r w:rsidR="00D156D6">
        <w:rPr>
          <w:bCs/>
          <w:i/>
          <w:iCs/>
        </w:rPr>
        <w:t xml:space="preserve">The Swan </w:t>
      </w:r>
      <w:r>
        <w:rPr>
          <w:bCs/>
        </w:rPr>
        <w:t xml:space="preserve">with words and </w:t>
      </w:r>
      <w:proofErr w:type="spellStart"/>
      <w:r>
        <w:rPr>
          <w:bCs/>
        </w:rPr>
        <w:t>Solfege</w:t>
      </w:r>
      <w:proofErr w:type="spellEnd"/>
      <w:r>
        <w:rPr>
          <w:bCs/>
        </w:rPr>
        <w:t xml:space="preserve"> (Master copies or Score)</w:t>
      </w:r>
    </w:p>
    <w:p w:rsidR="001766D0" w:rsidRDefault="001766D0" w:rsidP="00D156D6">
      <w:pPr>
        <w:numPr>
          <w:ilvl w:val="0"/>
          <w:numId w:val="2"/>
          <w:numberingChange w:id="14" w:author="Gayle Thieman" w:date="2011-08-13T16:12:00Z" w:original="-"/>
        </w:numPr>
        <w:rPr>
          <w:bCs/>
        </w:rPr>
      </w:pPr>
      <w:r>
        <w:rPr>
          <w:bCs/>
        </w:rPr>
        <w:t xml:space="preserve">Digital copy of </w:t>
      </w:r>
      <w:r w:rsidR="00D156D6">
        <w:rPr>
          <w:bCs/>
          <w:i/>
          <w:iCs/>
        </w:rPr>
        <w:t>The Swan</w:t>
      </w:r>
      <w:r>
        <w:rPr>
          <w:bCs/>
        </w:rPr>
        <w:t xml:space="preserve"> with words and </w:t>
      </w:r>
      <w:proofErr w:type="spellStart"/>
      <w:r>
        <w:rPr>
          <w:bCs/>
        </w:rPr>
        <w:t>Solfege</w:t>
      </w:r>
      <w:proofErr w:type="spellEnd"/>
      <w:r>
        <w:rPr>
          <w:bCs/>
        </w:rPr>
        <w:t xml:space="preserve"> (Master copies or Score)</w:t>
      </w:r>
    </w:p>
    <w:p w:rsidR="000103B4" w:rsidRDefault="000103B4" w:rsidP="00D156D6">
      <w:pPr>
        <w:numPr>
          <w:ilvl w:val="0"/>
          <w:numId w:val="2"/>
          <w:numberingChange w:id="15" w:author="Gayle Thieman" w:date="2011-08-13T16:12:00Z" w:original="-"/>
        </w:numPr>
        <w:rPr>
          <w:bCs/>
        </w:rPr>
      </w:pPr>
      <w:r>
        <w:rPr>
          <w:bCs/>
        </w:rPr>
        <w:t xml:space="preserve">Digital Copy of </w:t>
      </w:r>
      <w:r>
        <w:rPr>
          <w:bCs/>
          <w:i/>
        </w:rPr>
        <w:t>Coffee</w:t>
      </w:r>
      <w:r>
        <w:rPr>
          <w:bCs/>
        </w:rPr>
        <w:t xml:space="preserve"> with word and </w:t>
      </w:r>
      <w:proofErr w:type="spellStart"/>
      <w:r>
        <w:rPr>
          <w:bCs/>
        </w:rPr>
        <w:t>Solfege</w:t>
      </w:r>
      <w:proofErr w:type="spellEnd"/>
      <w:r>
        <w:rPr>
          <w:bCs/>
        </w:rPr>
        <w:t xml:space="preserve"> (Master Copy or Score)</w:t>
      </w:r>
    </w:p>
    <w:p w:rsidR="00DE69D5" w:rsidRPr="001766D0" w:rsidRDefault="00DE69D5" w:rsidP="00D156D6">
      <w:pPr>
        <w:numPr>
          <w:ilvl w:val="0"/>
          <w:numId w:val="2"/>
          <w:numberingChange w:id="16" w:author="Gayle Thieman" w:date="2011-08-13T16:12:00Z" w:original="-"/>
        </w:numPr>
        <w:rPr>
          <w:bCs/>
        </w:rPr>
      </w:pPr>
      <w:r>
        <w:rPr>
          <w:bCs/>
        </w:rPr>
        <w:t xml:space="preserve">Digital Copy of </w:t>
      </w:r>
      <w:r>
        <w:rPr>
          <w:bCs/>
          <w:i/>
        </w:rPr>
        <w:t>Hey H, Nobody Home</w:t>
      </w:r>
    </w:p>
    <w:p w:rsidR="00D156D6" w:rsidRPr="000103B4" w:rsidRDefault="00D156D6" w:rsidP="00D156D6">
      <w:pPr>
        <w:numPr>
          <w:ilvl w:val="0"/>
          <w:numId w:val="2"/>
          <w:numberingChange w:id="17" w:author="Gayle Thieman" w:date="2011-08-13T16:12:00Z" w:original="-"/>
        </w:numPr>
        <w:rPr>
          <w:bCs/>
        </w:rPr>
      </w:pPr>
      <w:r>
        <w:rPr>
          <w:bCs/>
        </w:rPr>
        <w:t>Quality recording</w:t>
      </w:r>
      <w:r w:rsidR="000103B4">
        <w:rPr>
          <w:bCs/>
        </w:rPr>
        <w:t xml:space="preserve"> of </w:t>
      </w:r>
      <w:r w:rsidR="000103B4" w:rsidRPr="000103B4">
        <w:rPr>
          <w:bCs/>
          <w:i/>
        </w:rPr>
        <w:t>The Swan</w:t>
      </w:r>
    </w:p>
    <w:p w:rsidR="000103B4" w:rsidRPr="000103B4" w:rsidRDefault="000103B4" w:rsidP="00D156D6">
      <w:pPr>
        <w:numPr>
          <w:ilvl w:val="0"/>
          <w:numId w:val="2"/>
          <w:numberingChange w:id="18" w:author="Gayle Thieman" w:date="2011-08-13T16:12:00Z" w:original="-"/>
        </w:numPr>
        <w:rPr>
          <w:bCs/>
        </w:rPr>
      </w:pPr>
      <w:r w:rsidRPr="000103B4">
        <w:rPr>
          <w:bCs/>
        </w:rPr>
        <w:t xml:space="preserve">Quality </w:t>
      </w:r>
      <w:r>
        <w:rPr>
          <w:bCs/>
        </w:rPr>
        <w:t>recording</w:t>
      </w:r>
      <w:r w:rsidR="00DE69D5">
        <w:rPr>
          <w:bCs/>
        </w:rPr>
        <w:t>(s) of</w:t>
      </w:r>
      <w:r>
        <w:rPr>
          <w:bCs/>
        </w:rPr>
        <w:t xml:space="preserve"> </w:t>
      </w:r>
      <w:r>
        <w:rPr>
          <w:bCs/>
          <w:i/>
        </w:rPr>
        <w:t>Coffee</w:t>
      </w:r>
      <w:r w:rsidR="00DE69D5">
        <w:rPr>
          <w:bCs/>
        </w:rPr>
        <w:t xml:space="preserve"> (possible separate vocal and instrumental recordings)</w:t>
      </w:r>
    </w:p>
    <w:p w:rsidR="001766D0" w:rsidRDefault="001766D0" w:rsidP="001766D0">
      <w:pPr>
        <w:numPr>
          <w:ilvl w:val="0"/>
          <w:numId w:val="2"/>
          <w:numberingChange w:id="19" w:author="Gayle Thieman" w:date="2011-08-13T16:12:00Z" w:original="-"/>
        </w:numPr>
        <w:rPr>
          <w:bCs/>
        </w:rPr>
      </w:pPr>
      <w:r>
        <w:rPr>
          <w:bCs/>
        </w:rPr>
        <w:t>Barred Percussion instruments and Mallets</w:t>
      </w:r>
      <w:r w:rsidR="001E4042">
        <w:rPr>
          <w:bCs/>
        </w:rPr>
        <w:t xml:space="preserve"> (only with bars for </w:t>
      </w:r>
      <w:r w:rsidR="001E4042">
        <w:rPr>
          <w:bCs/>
          <w:i/>
        </w:rPr>
        <w:t>The Swan</w:t>
      </w:r>
      <w:r w:rsidR="001E4042">
        <w:rPr>
          <w:bCs/>
        </w:rPr>
        <w:t>)</w:t>
      </w:r>
    </w:p>
    <w:p w:rsidR="001766D0" w:rsidRDefault="001766D0" w:rsidP="001766D0">
      <w:pPr>
        <w:numPr>
          <w:ilvl w:val="0"/>
          <w:numId w:val="2"/>
          <w:numberingChange w:id="20" w:author="Gayle Thieman" w:date="2011-08-13T16:12:00Z" w:original="-"/>
        </w:numPr>
        <w:rPr>
          <w:bCs/>
        </w:rPr>
      </w:pPr>
      <w:proofErr w:type="spellStart"/>
      <w:r>
        <w:rPr>
          <w:bCs/>
        </w:rPr>
        <w:t>Smartboard</w:t>
      </w:r>
      <w:proofErr w:type="spellEnd"/>
      <w:r w:rsidR="001E4042">
        <w:rPr>
          <w:bCs/>
        </w:rPr>
        <w:t>/Whiteboard</w:t>
      </w:r>
    </w:p>
    <w:p w:rsidR="001766D0" w:rsidRDefault="001766D0" w:rsidP="001766D0">
      <w:pPr>
        <w:numPr>
          <w:ilvl w:val="0"/>
          <w:numId w:val="2"/>
          <w:numberingChange w:id="21" w:author="Gayle Thieman" w:date="2011-08-13T16:12:00Z" w:original="-"/>
        </w:numPr>
        <w:rPr>
          <w:bCs/>
        </w:rPr>
      </w:pPr>
      <w:r>
        <w:rPr>
          <w:bCs/>
        </w:rPr>
        <w:t>Projector</w:t>
      </w:r>
    </w:p>
    <w:p w:rsidR="001766D0" w:rsidRDefault="00D156D6" w:rsidP="001766D0">
      <w:pPr>
        <w:numPr>
          <w:ilvl w:val="0"/>
          <w:numId w:val="2"/>
          <w:numberingChange w:id="22" w:author="Gayle Thieman" w:date="2011-08-13T16:12:00Z" w:original="-"/>
        </w:numPr>
        <w:rPr>
          <w:bCs/>
        </w:rPr>
      </w:pPr>
      <w:r>
        <w:rPr>
          <w:bCs/>
        </w:rPr>
        <w:t>Student Self-Evaluation Forms</w:t>
      </w:r>
    </w:p>
    <w:p w:rsidR="001E4042" w:rsidRDefault="001E4042" w:rsidP="001766D0">
      <w:pPr>
        <w:numPr>
          <w:ilvl w:val="0"/>
          <w:numId w:val="2"/>
          <w:numberingChange w:id="23" w:author="Gayle Thieman" w:date="2011-08-13T16:12:00Z" w:original="-"/>
        </w:numPr>
        <w:rPr>
          <w:bCs/>
        </w:rPr>
      </w:pPr>
      <w:r>
        <w:rPr>
          <w:bCs/>
        </w:rPr>
        <w:t>"Deck of Fate" – 4 Playing cards, Ace-4</w:t>
      </w:r>
    </w:p>
    <w:p w:rsidR="00B179BB" w:rsidRDefault="00F27151">
      <w:pPr>
        <w:rPr>
          <w:b/>
        </w:rPr>
      </w:pPr>
      <w:ins w:id="24" w:author="Gayle Thieman" w:date="2011-08-13T16:21:00Z">
        <w:r>
          <w:rPr>
            <w:bCs/>
          </w:rPr>
          <w:t>Include power point in lesson materials</w:t>
        </w:r>
      </w:ins>
    </w:p>
    <w:p w:rsidR="00B179BB" w:rsidRDefault="00B179BB">
      <w:pPr>
        <w:rPr>
          <w:b/>
        </w:rPr>
      </w:pPr>
      <w:r>
        <w:rPr>
          <w:b/>
        </w:rPr>
        <w:t>Background knowledge or skills students need prior to lesson:</w:t>
      </w:r>
    </w:p>
    <w:p w:rsidR="00D156D6" w:rsidRDefault="00D156D6" w:rsidP="00D156D6">
      <w:pPr>
        <w:numPr>
          <w:ilvl w:val="0"/>
          <w:numId w:val="2"/>
          <w:numberingChange w:id="25" w:author="Gayle Thieman" w:date="2011-08-13T16:12:00Z" w:original="-"/>
        </w:numPr>
        <w:rPr>
          <w:bCs/>
        </w:rPr>
      </w:pPr>
      <w:r w:rsidRPr="00D156D6">
        <w:rPr>
          <w:bCs/>
        </w:rPr>
        <w:t>Matching Pi</w:t>
      </w:r>
      <w:r>
        <w:rPr>
          <w:bCs/>
        </w:rPr>
        <w:t>tch</w:t>
      </w:r>
    </w:p>
    <w:p w:rsidR="00D156D6" w:rsidRDefault="00D156D6" w:rsidP="00D156D6">
      <w:pPr>
        <w:numPr>
          <w:ilvl w:val="0"/>
          <w:numId w:val="2"/>
          <w:numberingChange w:id="26" w:author="Gayle Thieman" w:date="2011-08-13T16:12:00Z" w:original="-"/>
        </w:numPr>
        <w:rPr>
          <w:bCs/>
        </w:rPr>
      </w:pPr>
      <w:r>
        <w:rPr>
          <w:bCs/>
        </w:rPr>
        <w:t>Differentiate Rhythm from Beat</w:t>
      </w:r>
    </w:p>
    <w:p w:rsidR="00D156D6" w:rsidRDefault="00D156D6" w:rsidP="00D156D6">
      <w:pPr>
        <w:numPr>
          <w:ilvl w:val="0"/>
          <w:numId w:val="2"/>
          <w:numberingChange w:id="27" w:author="Gayle Thieman" w:date="2011-08-13T16:12:00Z" w:original="-"/>
        </w:numPr>
        <w:rPr>
          <w:bCs/>
        </w:rPr>
      </w:pPr>
      <w:proofErr w:type="spellStart"/>
      <w:r>
        <w:rPr>
          <w:bCs/>
        </w:rPr>
        <w:t>Solfege</w:t>
      </w:r>
      <w:proofErr w:type="spellEnd"/>
      <w:r>
        <w:rPr>
          <w:bCs/>
        </w:rPr>
        <w:t xml:space="preserve"> Syllables</w:t>
      </w:r>
    </w:p>
    <w:p w:rsidR="00D156D6" w:rsidRPr="00D156D6" w:rsidRDefault="00D156D6" w:rsidP="00D156D6">
      <w:pPr>
        <w:numPr>
          <w:ilvl w:val="0"/>
          <w:numId w:val="2"/>
          <w:numberingChange w:id="28" w:author="Gayle Thieman" w:date="2011-08-13T16:12:00Z" w:original="-"/>
        </w:numPr>
        <w:rPr>
          <w:bCs/>
        </w:rPr>
      </w:pPr>
      <w:r>
        <w:rPr>
          <w:bCs/>
        </w:rPr>
        <w:t xml:space="preserve">Prior Knowledge of </w:t>
      </w:r>
      <w:r>
        <w:rPr>
          <w:bCs/>
          <w:i/>
          <w:iCs/>
        </w:rPr>
        <w:t>The Swan</w:t>
      </w:r>
    </w:p>
    <w:p w:rsidR="00B179BB" w:rsidRDefault="00B179BB"/>
    <w:p w:rsidR="00B179BB" w:rsidRDefault="00B179BB" w:rsidP="00DE69D5">
      <w:r w:rsidRPr="00FE2C01">
        <w:rPr>
          <w:b/>
        </w:rPr>
        <w:t>Hook or Introduction</w:t>
      </w:r>
      <w:r>
        <w:t xml:space="preserve"> </w:t>
      </w:r>
      <w:r w:rsidR="00DE69D5">
        <w:tab/>
      </w:r>
      <w:r w:rsidR="00DE69D5">
        <w:tab/>
      </w:r>
      <w:r w:rsidR="00DE69D5">
        <w:tab/>
      </w:r>
      <w:r w:rsidR="00DE69D5">
        <w:tab/>
      </w:r>
      <w:r w:rsidR="00DE69D5">
        <w:tab/>
      </w:r>
      <w:r w:rsidR="00DE69D5">
        <w:tab/>
      </w:r>
      <w:r w:rsidR="00DE69D5">
        <w:tab/>
        <w:t xml:space="preserve">(5-7 minutes) </w:t>
      </w:r>
    </w:p>
    <w:p w:rsidR="000103B4" w:rsidRDefault="000103B4" w:rsidP="00DE69D5">
      <w:pPr>
        <w:numPr>
          <w:ilvl w:val="0"/>
          <w:numId w:val="2"/>
          <w:numberingChange w:id="29" w:author="Gayle Thieman" w:date="2011-08-13T16:12:00Z" w:original="-"/>
        </w:numPr>
      </w:pPr>
      <w:r>
        <w:t xml:space="preserve">Students enter the room while recording of </w:t>
      </w:r>
      <w:r>
        <w:rPr>
          <w:i/>
        </w:rPr>
        <w:t>Coffee</w:t>
      </w:r>
      <w:r w:rsidR="00DE69D5">
        <w:t xml:space="preserve"> playing on loop.</w:t>
      </w:r>
    </w:p>
    <w:p w:rsidR="00DE69D5" w:rsidRDefault="00DE69D5" w:rsidP="00DE69D5">
      <w:pPr>
        <w:numPr>
          <w:ilvl w:val="0"/>
          <w:numId w:val="2"/>
          <w:numberingChange w:id="30" w:author="Gayle Thieman" w:date="2011-08-13T16:12:00Z" w:original="-"/>
        </w:numPr>
      </w:pPr>
      <w:r>
        <w:t>Once all students in the room and seated, let the recording finish and then turn off.</w:t>
      </w:r>
    </w:p>
    <w:p w:rsidR="00DE69D5" w:rsidRDefault="00DE69D5" w:rsidP="00DE69D5">
      <w:pPr>
        <w:numPr>
          <w:ilvl w:val="0"/>
          <w:numId w:val="2"/>
          <w:numberingChange w:id="31" w:author="Gayle Thieman" w:date="2011-08-13T16:12:00Z" w:original="-"/>
        </w:numPr>
      </w:pPr>
      <w:r>
        <w:t xml:space="preserve">Project </w:t>
      </w:r>
      <w:r>
        <w:rPr>
          <w:i/>
        </w:rPr>
        <w:t>Coffee</w:t>
      </w:r>
      <w:r>
        <w:t xml:space="preserve"> on </w:t>
      </w:r>
      <w:proofErr w:type="spellStart"/>
      <w:r>
        <w:t>Smartboard</w:t>
      </w:r>
      <w:proofErr w:type="spellEnd"/>
      <w:ins w:id="32" w:author="Gayle Thieman" w:date="2011-08-13T16:21:00Z">
        <w:r w:rsidR="00F27151">
          <w:t xml:space="preserve">  (</w:t>
        </w:r>
        <w:proofErr w:type="spellStart"/>
        <w:r w:rsidR="00F27151">
          <w:t>ppt</w:t>
        </w:r>
        <w:proofErr w:type="spellEnd"/>
        <w:r w:rsidR="00F27151">
          <w:t xml:space="preserve"> slide</w:t>
        </w:r>
      </w:ins>
    </w:p>
    <w:p w:rsidR="00DE69D5" w:rsidRDefault="00DE69D5" w:rsidP="00DE69D5">
      <w:pPr>
        <w:numPr>
          <w:ilvl w:val="0"/>
          <w:numId w:val="2"/>
          <w:numberingChange w:id="33" w:author="Gayle Thieman" w:date="2011-08-13T16:12:00Z" w:original="-"/>
        </w:numPr>
      </w:pPr>
      <w:r>
        <w:t xml:space="preserve">Teacher Teaches round in chunks, first on </w:t>
      </w:r>
      <w:proofErr w:type="spellStart"/>
      <w:r>
        <w:t>solfege</w:t>
      </w:r>
      <w:proofErr w:type="spellEnd"/>
      <w:r>
        <w:t xml:space="preserve"> then words</w:t>
      </w:r>
    </w:p>
    <w:p w:rsidR="00DE69D5" w:rsidRDefault="00DE69D5" w:rsidP="00DE69D5">
      <w:pPr>
        <w:numPr>
          <w:ilvl w:val="0"/>
          <w:numId w:val="2"/>
          <w:numberingChange w:id="34" w:author="Gayle Thieman" w:date="2011-08-13T16:12:00Z" w:original="-"/>
        </w:numPr>
      </w:pPr>
      <w:r>
        <w:t>Students Mimic, then perform once it is learned</w:t>
      </w:r>
    </w:p>
    <w:p w:rsidR="00DE69D5" w:rsidRDefault="00DE69D5" w:rsidP="00DE69D5">
      <w:pPr>
        <w:numPr>
          <w:ilvl w:val="0"/>
          <w:numId w:val="2"/>
          <w:numberingChange w:id="35" w:author="Gayle Thieman" w:date="2011-08-13T16:12:00Z" w:original="-"/>
        </w:numPr>
      </w:pPr>
      <w:r>
        <w:t>Teacher plays recording again (or a different recording)</w:t>
      </w:r>
    </w:p>
    <w:p w:rsidR="00DE69D5" w:rsidRDefault="00DE69D5" w:rsidP="00DE69D5">
      <w:pPr>
        <w:numPr>
          <w:ilvl w:val="0"/>
          <w:numId w:val="2"/>
          <w:numberingChange w:id="36" w:author="Gayle Thieman" w:date="2011-08-13T16:12:00Z" w:original="-"/>
        </w:numPr>
      </w:pPr>
      <w:r>
        <w:t>Teacher asks students what they like about the recorded version</w:t>
      </w:r>
    </w:p>
    <w:p w:rsidR="00DE69D5" w:rsidRDefault="00DE69D5" w:rsidP="00DE69D5">
      <w:pPr>
        <w:numPr>
          <w:ilvl w:val="0"/>
          <w:numId w:val="2"/>
          <w:numberingChange w:id="37" w:author="Gayle Thieman" w:date="2011-08-13T16:12:00Z" w:original="-"/>
        </w:numPr>
      </w:pPr>
      <w:r>
        <w:t>Students reply (dynamic contrast, rise and fall in the music, can hear all parts)</w:t>
      </w:r>
    </w:p>
    <w:p w:rsidR="00DE69D5" w:rsidRPr="000103B4" w:rsidRDefault="00DE69D5" w:rsidP="00DE69D5">
      <w:pPr>
        <w:numPr>
          <w:ilvl w:val="0"/>
          <w:numId w:val="2"/>
          <w:numberingChange w:id="38" w:author="Gayle Thieman" w:date="2011-08-13T16:12:00Z" w:original="-"/>
        </w:numPr>
      </w:pPr>
      <w:r>
        <w:t>Students perform again trying to keep factors in mind, introducing concept of blend</w:t>
      </w:r>
    </w:p>
    <w:p w:rsidR="000103B4" w:rsidRDefault="000103B4"/>
    <w:p w:rsidR="00DE69D5" w:rsidRDefault="00B179BB">
      <w:r w:rsidRPr="00FE2C01">
        <w:rPr>
          <w:b/>
        </w:rPr>
        <w:t>Procedures:</w:t>
      </w:r>
      <w:r>
        <w:t xml:space="preserve"> </w:t>
      </w:r>
      <w:r w:rsidR="00F37A32">
        <w:tab/>
      </w:r>
      <w:r w:rsidR="00F37A32">
        <w:tab/>
      </w:r>
      <w:r w:rsidR="00F37A32">
        <w:tab/>
      </w:r>
      <w:r w:rsidR="00F37A32">
        <w:tab/>
      </w:r>
      <w:r w:rsidR="001E4042">
        <w:tab/>
      </w:r>
      <w:r w:rsidR="001E4042">
        <w:tab/>
      </w:r>
      <w:r w:rsidR="001E4042">
        <w:tab/>
      </w:r>
      <w:r w:rsidR="001E4042">
        <w:tab/>
      </w:r>
      <w:r w:rsidR="00F37A32">
        <w:t>(7-10 minutes)</w:t>
      </w:r>
    </w:p>
    <w:p w:rsidR="00DE69D5" w:rsidRDefault="00DE69D5" w:rsidP="00DE69D5">
      <w:pPr>
        <w:numPr>
          <w:ilvl w:val="0"/>
          <w:numId w:val="2"/>
          <w:numberingChange w:id="39" w:author="Gayle Thieman" w:date="2011-08-13T16:12:00Z" w:original="-"/>
        </w:numPr>
      </w:pPr>
      <w:r>
        <w:t>Teacher projects</w:t>
      </w:r>
      <w:r w:rsidR="00F37A32">
        <w:t xml:space="preserve"> </w:t>
      </w:r>
      <w:r w:rsidR="00F37A32">
        <w:rPr>
          <w:i/>
        </w:rPr>
        <w:t>Hey Ho Nobody Home</w:t>
      </w:r>
      <w:r w:rsidR="00F37A32">
        <w:t xml:space="preserve"> on Whiteboard.</w:t>
      </w:r>
      <w:ins w:id="40" w:author="Gayle Thieman" w:date="2011-08-13T16:22:00Z">
        <w:r w:rsidR="00F27151">
          <w:t xml:space="preserve">  (</w:t>
        </w:r>
        <w:proofErr w:type="spellStart"/>
        <w:proofErr w:type="gramStart"/>
        <w:r w:rsidR="00F27151">
          <w:t>ppt</w:t>
        </w:r>
        <w:proofErr w:type="spellEnd"/>
        <w:proofErr w:type="gramEnd"/>
        <w:r w:rsidR="00F27151">
          <w:t xml:space="preserve"> slide)</w:t>
        </w:r>
      </w:ins>
    </w:p>
    <w:p w:rsidR="00F37A32" w:rsidRDefault="00F37A32" w:rsidP="00DE69D5">
      <w:pPr>
        <w:numPr>
          <w:ilvl w:val="0"/>
          <w:numId w:val="2"/>
          <w:numberingChange w:id="41" w:author="Gayle Thieman" w:date="2011-08-13T16:12:00Z" w:original="-"/>
        </w:numPr>
      </w:pPr>
      <w:r>
        <w:t xml:space="preserve">Teach round in chunks, first on </w:t>
      </w:r>
      <w:proofErr w:type="spellStart"/>
      <w:r>
        <w:t>solfege</w:t>
      </w:r>
      <w:proofErr w:type="spellEnd"/>
      <w:r>
        <w:t xml:space="preserve"> then words</w:t>
      </w:r>
    </w:p>
    <w:p w:rsidR="00F37A32" w:rsidRDefault="00F37A32" w:rsidP="00DE69D5">
      <w:pPr>
        <w:numPr>
          <w:ilvl w:val="0"/>
          <w:numId w:val="2"/>
          <w:numberingChange w:id="42" w:author="Gayle Thieman" w:date="2011-08-13T16:12:00Z" w:original="-"/>
        </w:numPr>
      </w:pPr>
      <w:r>
        <w:t>Students perform once through</w:t>
      </w:r>
    </w:p>
    <w:p w:rsidR="00F37A32" w:rsidRDefault="00F37A32" w:rsidP="00DE69D5">
      <w:pPr>
        <w:numPr>
          <w:ilvl w:val="0"/>
          <w:numId w:val="2"/>
          <w:numberingChange w:id="43" w:author="Gayle Thieman" w:date="2011-08-13T16:12:00Z" w:original="-"/>
        </w:numPr>
      </w:pPr>
      <w:r>
        <w:t>Teacher circles:</w:t>
      </w:r>
    </w:p>
    <w:p w:rsidR="00F37A32" w:rsidRDefault="00F37A32" w:rsidP="00F37A32">
      <w:pPr>
        <w:numPr>
          <w:ilvl w:val="1"/>
          <w:numId w:val="2"/>
          <w:numberingChange w:id="44" w:author="Gayle Thieman" w:date="2011-08-13T16:12:00Z" w:original="o"/>
        </w:numPr>
      </w:pPr>
      <w:r>
        <w:t>Measure 1: "Ho"</w:t>
      </w:r>
    </w:p>
    <w:p w:rsidR="00F37A32" w:rsidRDefault="00F37A32" w:rsidP="00F37A32">
      <w:pPr>
        <w:numPr>
          <w:ilvl w:val="1"/>
          <w:numId w:val="2"/>
          <w:numberingChange w:id="45" w:author="Gayle Thieman" w:date="2011-08-13T16:12:00Z" w:original="o"/>
        </w:numPr>
      </w:pPr>
      <w:r>
        <w:t>Measure 2 "Mon"</w:t>
      </w:r>
    </w:p>
    <w:p w:rsidR="00F37A32" w:rsidRDefault="00F37A32" w:rsidP="00F37A32">
      <w:pPr>
        <w:numPr>
          <w:ilvl w:val="1"/>
          <w:numId w:val="2"/>
          <w:numberingChange w:id="46" w:author="Gayle Thieman" w:date="2011-08-13T16:12:00Z" w:original="o"/>
        </w:numPr>
      </w:pPr>
      <w:r>
        <w:t>Measure 3 "-</w:t>
      </w:r>
      <w:proofErr w:type="spellStart"/>
      <w:r>
        <w:t>ry</w:t>
      </w:r>
      <w:proofErr w:type="spellEnd"/>
      <w:r>
        <w:t>"</w:t>
      </w:r>
    </w:p>
    <w:p w:rsidR="00F37A32" w:rsidRDefault="00F37A32" w:rsidP="00F37A32">
      <w:pPr>
        <w:numPr>
          <w:ilvl w:val="1"/>
          <w:numId w:val="2"/>
          <w:numberingChange w:id="47" w:author="Gayle Thieman" w:date="2011-08-13T16:12:00Z" w:original="o"/>
        </w:numPr>
      </w:pPr>
      <w:r>
        <w:t>Measure 4 "Home"</w:t>
      </w:r>
    </w:p>
    <w:p w:rsidR="00F37A32" w:rsidRDefault="00F37A32" w:rsidP="00F37A32">
      <w:pPr>
        <w:numPr>
          <w:ilvl w:val="0"/>
          <w:numId w:val="2"/>
          <w:numberingChange w:id="48" w:author="Gayle Thieman" w:date="2011-08-13T16:12:00Z" w:original="-"/>
        </w:numPr>
      </w:pPr>
      <w:r>
        <w:t>Students perform again, but teacher has one group (or select TAG students) yell the circled words as they reach them.</w:t>
      </w:r>
    </w:p>
    <w:p w:rsidR="00F37A32" w:rsidRDefault="00F37A32" w:rsidP="00F37A32">
      <w:pPr>
        <w:numPr>
          <w:ilvl w:val="0"/>
          <w:numId w:val="2"/>
          <w:numberingChange w:id="49" w:author="Gayle Thieman" w:date="2011-08-13T16:12:00Z" w:original="-"/>
        </w:numPr>
      </w:pPr>
      <w:r>
        <w:t>Teacher Records</w:t>
      </w:r>
    </w:p>
    <w:p w:rsidR="00F37A32" w:rsidRDefault="00F37A32" w:rsidP="00F37A32">
      <w:pPr>
        <w:numPr>
          <w:ilvl w:val="0"/>
          <w:numId w:val="2"/>
          <w:numberingChange w:id="50" w:author="Gayle Thieman" w:date="2011-08-13T16:12:00Z" w:original="-"/>
        </w:numPr>
      </w:pPr>
      <w:r>
        <w:t>Play back for the class</w:t>
      </w:r>
    </w:p>
    <w:p w:rsidR="00F37A32" w:rsidRDefault="00F37A32" w:rsidP="00F37A32">
      <w:pPr>
        <w:numPr>
          <w:ilvl w:val="0"/>
          <w:numId w:val="2"/>
          <w:numberingChange w:id="51" w:author="Gayle Thieman" w:date="2011-08-13T16:12:00Z" w:original="-"/>
        </w:numPr>
      </w:pPr>
      <w:r>
        <w:t xml:space="preserve">Ask the kids if this was a good performance, or if the first time was better. If not ask how it could be made better (Answer: </w:t>
      </w:r>
      <w:r w:rsidRPr="00F27151">
        <w:rPr>
          <w:b/>
          <w:rPrChange w:id="52" w:author="Gayle Thieman" w:date="2011-08-13T16:12:00Z">
            <w:rPr/>
          </w:rPrChange>
        </w:rPr>
        <w:t>blending</w:t>
      </w:r>
      <w:proofErr w:type="gramStart"/>
      <w:r w:rsidRPr="00F27151">
        <w:rPr>
          <w:b/>
          <w:rPrChange w:id="53" w:author="Gayle Thieman" w:date="2011-08-13T16:12:00Z">
            <w:rPr/>
          </w:rPrChange>
        </w:rPr>
        <w:t>)</w:t>
      </w:r>
      <w:ins w:id="54" w:author="Gayle Thieman" w:date="2011-08-13T16:13:00Z">
        <w:r w:rsidR="00F27151">
          <w:rPr>
            <w:b/>
          </w:rPr>
          <w:t xml:space="preserve">   Teach</w:t>
        </w:r>
        <w:proofErr w:type="gramEnd"/>
        <w:r w:rsidR="00F27151">
          <w:rPr>
            <w:b/>
          </w:rPr>
          <w:t xml:space="preserve"> what this vocabulary word means</w:t>
        </w:r>
      </w:ins>
    </w:p>
    <w:p w:rsidR="00F37A32" w:rsidRDefault="00F37A32" w:rsidP="00F37A32">
      <w:pPr>
        <w:numPr>
          <w:ilvl w:val="1"/>
          <w:numId w:val="2"/>
          <w:numberingChange w:id="55" w:author="Gayle Thieman" w:date="2011-08-13T16:12:00Z" w:original="o"/>
        </w:numPr>
      </w:pPr>
      <w:r>
        <w:t>Students may need guiding. Second time through likely to be better for most students, individually</w:t>
      </w:r>
    </w:p>
    <w:p w:rsidR="00F37A32" w:rsidRDefault="00F37A32" w:rsidP="00F37A32">
      <w:pPr>
        <w:numPr>
          <w:ilvl w:val="0"/>
          <w:numId w:val="2"/>
          <w:numberingChange w:id="56" w:author="Gayle Thieman" w:date="2011-08-13T16:12:00Z" w:original="-"/>
        </w:numPr>
      </w:pPr>
      <w:r>
        <w:t>If time, allow students to change circled syllables and repeat.</w:t>
      </w:r>
    </w:p>
    <w:p w:rsidR="00F27151" w:rsidRDefault="00F27151" w:rsidP="00F27151">
      <w:pPr>
        <w:numPr>
          <w:ins w:id="57" w:author="Gayle Thieman" w:date="2011-08-13T16:22:00Z"/>
        </w:numPr>
        <w:rPr>
          <w:ins w:id="58" w:author="Gayle Thieman" w:date="2011-08-13T16:22:00Z"/>
        </w:rPr>
      </w:pPr>
      <w:ins w:id="59" w:author="Gayle Thieman" w:date="2011-08-13T16:22:00Z">
        <w:r>
          <w:t xml:space="preserve">You could put vocabulary words on the </w:t>
        </w:r>
        <w:proofErr w:type="spellStart"/>
        <w:r>
          <w:t>ppt</w:t>
        </w:r>
        <w:proofErr w:type="spellEnd"/>
      </w:ins>
    </w:p>
    <w:p w:rsidR="00F37A32" w:rsidRDefault="00F37A32" w:rsidP="00F37A32"/>
    <w:p w:rsidR="00F37A32" w:rsidRDefault="001E4042" w:rsidP="001E4042">
      <w:pPr>
        <w:ind w:left="6480"/>
      </w:pPr>
      <w:r>
        <w:t>(30-35 Minutes)</w:t>
      </w:r>
    </w:p>
    <w:p w:rsidR="00F37A32" w:rsidRDefault="00F37A32" w:rsidP="00F37A32">
      <w:pPr>
        <w:numPr>
          <w:ilvl w:val="0"/>
          <w:numId w:val="2"/>
          <w:numberingChange w:id="60" w:author="Gayle Thieman" w:date="2011-08-13T16:12:00Z" w:original="-"/>
        </w:numPr>
      </w:pPr>
      <w:r>
        <w:t xml:space="preserve">Teacher leads students in singing </w:t>
      </w:r>
      <w:r w:rsidRPr="00F37A32">
        <w:rPr>
          <w:i/>
        </w:rPr>
        <w:t>The Swan.</w:t>
      </w:r>
      <w:r>
        <w:t xml:space="preserve"> </w:t>
      </w:r>
    </w:p>
    <w:p w:rsidR="00F37A32" w:rsidRDefault="00F37A32" w:rsidP="00F37A32">
      <w:pPr>
        <w:numPr>
          <w:ilvl w:val="0"/>
          <w:numId w:val="2"/>
          <w:numberingChange w:id="61" w:author="Gayle Thieman" w:date="2011-08-13T16:12:00Z" w:original="-"/>
        </w:numPr>
      </w:pPr>
      <w:r>
        <w:t xml:space="preserve">Teacher records this performance.  </w:t>
      </w:r>
    </w:p>
    <w:p w:rsidR="00F37A32" w:rsidRDefault="00F37A32" w:rsidP="00F37A32">
      <w:pPr>
        <w:numPr>
          <w:ilvl w:val="0"/>
          <w:numId w:val="2"/>
          <w:numberingChange w:id="62" w:author="Gayle Thieman" w:date="2011-08-13T16:12:00Z" w:original="-"/>
        </w:numPr>
      </w:pPr>
      <w:r>
        <w:t>Teacher plays back what the students sang, followed by a stylized recording</w:t>
      </w:r>
    </w:p>
    <w:p w:rsidR="00F37A32" w:rsidRDefault="00F37A32" w:rsidP="00F37A32">
      <w:pPr>
        <w:numPr>
          <w:ilvl w:val="0"/>
          <w:numId w:val="2"/>
          <w:numberingChange w:id="63" w:author="Gayle Thieman" w:date="2011-08-13T16:12:00Z" w:original="-"/>
        </w:numPr>
      </w:pPr>
      <w:r>
        <w:t>Teacher calls on students asking:</w:t>
      </w:r>
    </w:p>
    <w:p w:rsidR="00F37A32" w:rsidRDefault="00F37A32" w:rsidP="00F37A32">
      <w:pPr>
        <w:numPr>
          <w:ilvl w:val="1"/>
          <w:numId w:val="2"/>
          <w:numberingChange w:id="64" w:author="Gayle Thieman" w:date="2011-08-13T16:12:00Z" w:original="o"/>
        </w:numPr>
      </w:pPr>
      <w:r>
        <w:t xml:space="preserve">“What do you hear?”  </w:t>
      </w:r>
    </w:p>
    <w:p w:rsidR="00F37A32" w:rsidRDefault="00F37A32" w:rsidP="00F37A32">
      <w:pPr>
        <w:numPr>
          <w:ilvl w:val="1"/>
          <w:numId w:val="2"/>
          <w:numberingChange w:id="65" w:author="Gayle Thieman" w:date="2011-08-13T16:12:00Z" w:original="o"/>
        </w:numPr>
      </w:pPr>
      <w:r>
        <w:t>"What makes this performance sound different from your performance?”</w:t>
      </w:r>
    </w:p>
    <w:p w:rsidR="001E4042" w:rsidRDefault="00F37A32" w:rsidP="00F37A32">
      <w:pPr>
        <w:numPr>
          <w:ilvl w:val="1"/>
          <w:numId w:val="2"/>
          <w:numberingChange w:id="66" w:author="Gayle Thieman" w:date="2011-08-13T16:12:00Z" w:original="o"/>
        </w:numPr>
      </w:pPr>
      <w:r>
        <w:t>“What do you like about this performance, a</w:t>
      </w:r>
      <w:r w:rsidR="001E4042">
        <w:t xml:space="preserve">nd what do you like about </w:t>
      </w:r>
      <w:proofErr w:type="gramStart"/>
      <w:r w:rsidR="001E4042">
        <w:t xml:space="preserve">your  </w:t>
      </w:r>
      <w:r>
        <w:t>performance</w:t>
      </w:r>
      <w:proofErr w:type="gramEnd"/>
      <w:r>
        <w:t>?”</w:t>
      </w:r>
    </w:p>
    <w:p w:rsidR="001E4042" w:rsidRDefault="00F37A32" w:rsidP="00F37A32">
      <w:pPr>
        <w:numPr>
          <w:ilvl w:val="1"/>
          <w:numId w:val="2"/>
          <w:numberingChange w:id="67" w:author="Gayle Thieman" w:date="2011-08-13T16:12:00Z" w:original="o"/>
        </w:numPr>
      </w:pPr>
      <w:r>
        <w:t xml:space="preserve">“What would you change in your next performance of </w:t>
      </w:r>
      <w:r w:rsidRPr="001E4042">
        <w:rPr>
          <w:i/>
        </w:rPr>
        <w:t>The Swan</w:t>
      </w:r>
      <w:r>
        <w:t>?”</w:t>
      </w:r>
    </w:p>
    <w:p w:rsidR="00F27151" w:rsidRDefault="00F27151" w:rsidP="00F27151">
      <w:pPr>
        <w:numPr>
          <w:ilvl w:val="0"/>
          <w:numId w:val="2"/>
          <w:ins w:id="68" w:author="Gayle Thieman" w:date="2011-08-13T16:18:00Z"/>
        </w:numPr>
        <w:rPr>
          <w:ins w:id="69" w:author="Gayle Thieman" w:date="2011-08-13T16:18:00Z"/>
        </w:rPr>
      </w:pPr>
      <w:ins w:id="70" w:author="Gayle Thieman" w:date="2011-08-13T16:18:00Z">
        <w:r>
          <w:t>Excellent questions to engage student thinking</w:t>
        </w:r>
      </w:ins>
    </w:p>
    <w:p w:rsidR="00F37A32" w:rsidRDefault="00F37A32" w:rsidP="001E4042">
      <w:pPr>
        <w:numPr>
          <w:ilvl w:val="0"/>
          <w:numId w:val="2"/>
          <w:numberingChange w:id="71" w:author="Gayle Thieman" w:date="2011-08-13T16:12:00Z" w:original="-"/>
        </w:numPr>
      </w:pPr>
      <w:r>
        <w:t xml:space="preserve">Teacher instructs students to break into 4 groups of 6-7 students.  2 groups are on one side of the room, and 2 on the other. </w:t>
      </w:r>
    </w:p>
    <w:p w:rsidR="001E4042" w:rsidRDefault="001E4042" w:rsidP="001E4042">
      <w:pPr>
        <w:numPr>
          <w:ilvl w:val="0"/>
          <w:numId w:val="2"/>
          <w:numberingChange w:id="72" w:author="Gayle Thieman" w:date="2011-08-13T16:12:00Z" w:original="-"/>
        </w:numPr>
      </w:pPr>
      <w:r>
        <w:t xml:space="preserve">Teacher passes out hard copies of </w:t>
      </w:r>
      <w:r>
        <w:rPr>
          <w:i/>
        </w:rPr>
        <w:t xml:space="preserve">The Swan </w:t>
      </w:r>
      <w:r>
        <w:t>and self-evaluations while students sort selves out. Teacher counts from 30 during this time to refocus students. (</w:t>
      </w:r>
      <w:proofErr w:type="gramStart"/>
      <w:r>
        <w:t>approx</w:t>
      </w:r>
      <w:proofErr w:type="gramEnd"/>
      <w:r>
        <w:t>. 2 minutes)</w:t>
      </w:r>
    </w:p>
    <w:p w:rsidR="001E4042" w:rsidRDefault="001E4042" w:rsidP="00F37A32">
      <w:pPr>
        <w:numPr>
          <w:ilvl w:val="0"/>
          <w:numId w:val="2"/>
          <w:numberingChange w:id="73" w:author="Gayle Thieman" w:date="2011-08-13T16:12:00Z" w:original="-"/>
        </w:numPr>
      </w:pPr>
      <w:r>
        <w:t>Students sit with groups, hands on head and silent once ready.</w:t>
      </w:r>
    </w:p>
    <w:p w:rsidR="001E4042" w:rsidRDefault="001E4042" w:rsidP="00F37A32">
      <w:pPr>
        <w:numPr>
          <w:ilvl w:val="0"/>
          <w:numId w:val="2"/>
          <w:numberingChange w:id="74" w:author="Gayle Thieman" w:date="2011-08-13T16:12:00Z" w:original="-"/>
        </w:numPr>
      </w:pPr>
      <w:r>
        <w:t xml:space="preserve">Teacher </w:t>
      </w:r>
      <w:proofErr w:type="gramStart"/>
      <w:r>
        <w:t>lets</w:t>
      </w:r>
      <w:proofErr w:type="gramEnd"/>
      <w:r>
        <w:t xml:space="preserve"> e</w:t>
      </w:r>
      <w:r w:rsidR="00F37A32">
        <w:t>ach student decide whether they would like to sing or play in their group.  Teacher instructs: “Groups can be all players, all singers,</w:t>
      </w:r>
      <w:r>
        <w:t xml:space="preserve"> or a combination of the two.” </w:t>
      </w:r>
    </w:p>
    <w:p w:rsidR="001E4042" w:rsidRDefault="001E4042" w:rsidP="00F37A32">
      <w:pPr>
        <w:numPr>
          <w:ilvl w:val="0"/>
          <w:numId w:val="2"/>
          <w:numberingChange w:id="75" w:author="Gayle Thieman" w:date="2011-08-13T16:12:00Z" w:original="-"/>
        </w:numPr>
      </w:pPr>
      <w:r>
        <w:t>Students playing get nearby barred instrument to play.</w:t>
      </w:r>
    </w:p>
    <w:p w:rsidR="001E4042" w:rsidRDefault="001E4042" w:rsidP="001E4042">
      <w:pPr>
        <w:numPr>
          <w:ilvl w:val="0"/>
          <w:numId w:val="2"/>
          <w:numberingChange w:id="76" w:author="Gayle Thieman" w:date="2011-08-13T16:12:00Z" w:original="-"/>
        </w:numPr>
      </w:pPr>
      <w:r>
        <w:t>Sing/Play as whole class again</w:t>
      </w:r>
    </w:p>
    <w:p w:rsidR="00F37A32" w:rsidRDefault="001E4042" w:rsidP="001E4042">
      <w:pPr>
        <w:numPr>
          <w:ilvl w:val="0"/>
          <w:numId w:val="2"/>
          <w:numberingChange w:id="77" w:author="Gayle Thieman" w:date="2011-08-13T16:12:00Z" w:original="-"/>
        </w:numPr>
      </w:pPr>
      <w:r>
        <w:t>G</w:t>
      </w:r>
      <w:r w:rsidR="00F37A32">
        <w:t xml:space="preserve">roups work independently, and practice at a </w:t>
      </w:r>
      <w:r>
        <w:t>low volume level</w:t>
      </w:r>
      <w:r w:rsidR="00F37A32">
        <w:t xml:space="preserve"> </w:t>
      </w:r>
      <w:r>
        <w:t>(</w:t>
      </w:r>
      <w:r w:rsidRPr="001E4042">
        <w:rPr>
          <w:i/>
        </w:rPr>
        <w:t>piano</w:t>
      </w:r>
      <w:r>
        <w:t xml:space="preserve">, not </w:t>
      </w:r>
      <w:r>
        <w:rPr>
          <w:i/>
        </w:rPr>
        <w:t>forte</w:t>
      </w:r>
      <w:r>
        <w:t>)</w:t>
      </w:r>
    </w:p>
    <w:p w:rsidR="001E4042" w:rsidRDefault="001E4042" w:rsidP="001E4042">
      <w:pPr>
        <w:numPr>
          <w:ilvl w:val="0"/>
          <w:numId w:val="2"/>
          <w:numberingChange w:id="78" w:author="Gayle Thieman" w:date="2011-08-13T16:12:00Z" w:original="-"/>
        </w:numPr>
      </w:pPr>
      <w:r>
        <w:t>Groups write down how students are entering during practice</w:t>
      </w:r>
    </w:p>
    <w:p w:rsidR="001D11B3" w:rsidRPr="001D11B3" w:rsidRDefault="001D11B3" w:rsidP="001D11B3">
      <w:pPr>
        <w:rPr>
          <w:b/>
        </w:rPr>
      </w:pPr>
      <w:r w:rsidRPr="001D11B3">
        <w:rPr>
          <w:b/>
        </w:rPr>
        <w:t>Closure</w:t>
      </w:r>
      <w:r w:rsidR="00F27151">
        <w:rPr>
          <w:b/>
        </w:rPr>
        <w:t xml:space="preserve">  </w:t>
      </w:r>
      <w:ins w:id="79" w:author="Gayle Thieman" w:date="2011-08-13T16:12:00Z">
        <w:r w:rsidR="00F27151">
          <w:rPr>
            <w:b/>
          </w:rPr>
          <w:t xml:space="preserve">    Effective way to evaluate students and close the lesson</w:t>
        </w:r>
      </w:ins>
    </w:p>
    <w:p w:rsidR="001E4042" w:rsidRDefault="00F37A32" w:rsidP="00F37A32">
      <w:pPr>
        <w:numPr>
          <w:ilvl w:val="0"/>
          <w:numId w:val="2"/>
          <w:numberingChange w:id="80" w:author="Gayle Thieman" w:date="2011-08-13T16:12:00Z" w:original="-"/>
        </w:numPr>
      </w:pPr>
      <w:r>
        <w:t xml:space="preserve">Performance </w:t>
      </w:r>
    </w:p>
    <w:p w:rsidR="001E4042" w:rsidRDefault="00F37A32" w:rsidP="001E4042">
      <w:pPr>
        <w:numPr>
          <w:ilvl w:val="1"/>
          <w:numId w:val="2"/>
          <w:numberingChange w:id="81" w:author="Gayle Thieman" w:date="2011-08-13T16:12:00Z" w:original="o"/>
        </w:numPr>
      </w:pPr>
      <w:r>
        <w:t>Groups can volunteer to go first, or chose</w:t>
      </w:r>
      <w:r w:rsidR="001E4042">
        <w:t>n</w:t>
      </w:r>
      <w:r>
        <w:t xml:space="preserve"> </w:t>
      </w:r>
      <w:proofErr w:type="gramStart"/>
      <w:r>
        <w:t>who</w:t>
      </w:r>
      <w:proofErr w:type="gramEnd"/>
      <w:r>
        <w:t xml:space="preserve"> goes first if they are reluctant.  </w:t>
      </w:r>
    </w:p>
    <w:p w:rsidR="00BB1F18" w:rsidRDefault="00BB1F18" w:rsidP="001E4042">
      <w:pPr>
        <w:numPr>
          <w:ilvl w:val="1"/>
          <w:numId w:val="2"/>
          <w:numberingChange w:id="82" w:author="Gayle Thieman" w:date="2011-08-13T16:12:00Z" w:original="o"/>
        </w:numPr>
      </w:pPr>
      <w:r>
        <w:t>Teacher Records (Audio and/or Video)</w:t>
      </w:r>
    </w:p>
    <w:p w:rsidR="00F37A32" w:rsidRDefault="001E4042" w:rsidP="001E4042">
      <w:pPr>
        <w:numPr>
          <w:ilvl w:val="1"/>
          <w:numId w:val="2"/>
          <w:numberingChange w:id="83" w:author="Gayle Thieman" w:date="2011-08-13T16:12:00Z" w:original="o"/>
        </w:numPr>
      </w:pPr>
      <w:r>
        <w:t>Teacher c</w:t>
      </w:r>
      <w:r w:rsidR="00F37A32">
        <w:t>ue</w:t>
      </w:r>
      <w:r>
        <w:t>s</w:t>
      </w:r>
      <w:r w:rsidR="00F37A32">
        <w:t xml:space="preserve"> and conduct</w:t>
      </w:r>
      <w:r>
        <w:t>s them</w:t>
      </w:r>
    </w:p>
    <w:p w:rsidR="001E4042" w:rsidRDefault="001E4042" w:rsidP="001E4042">
      <w:pPr>
        <w:numPr>
          <w:ilvl w:val="0"/>
          <w:numId w:val="2"/>
          <w:numberingChange w:id="84" w:author="Gayle Thieman" w:date="2011-08-13T16:12:00Z" w:original="-"/>
        </w:numPr>
      </w:pPr>
      <w:r>
        <w:t>Students verbally self-evaluate, listeners provide feedback</w:t>
      </w:r>
    </w:p>
    <w:p w:rsidR="001E4042" w:rsidRDefault="001E4042" w:rsidP="001E4042">
      <w:pPr>
        <w:numPr>
          <w:ilvl w:val="1"/>
          <w:numId w:val="2"/>
          <w:numberingChange w:id="85" w:author="Gayle Thieman" w:date="2011-08-13T16:12:00Z" w:original="o"/>
        </w:numPr>
      </w:pPr>
      <w:r>
        <w:t>What they liked</w:t>
      </w:r>
    </w:p>
    <w:p w:rsidR="001E4042" w:rsidRDefault="001E4042" w:rsidP="001E4042">
      <w:pPr>
        <w:numPr>
          <w:ilvl w:val="1"/>
          <w:numId w:val="2"/>
          <w:numberingChange w:id="86" w:author="Gayle Thieman" w:date="2011-08-13T16:12:00Z" w:original="o"/>
        </w:numPr>
      </w:pPr>
      <w:r>
        <w:t>What could be done better next time</w:t>
      </w:r>
    </w:p>
    <w:p w:rsidR="001E4042" w:rsidRDefault="001E4042" w:rsidP="001E4042">
      <w:pPr>
        <w:numPr>
          <w:ilvl w:val="0"/>
          <w:numId w:val="2"/>
          <w:numberingChange w:id="87" w:author="Gayle Thieman" w:date="2011-08-13T16:12:00Z" w:original="-"/>
        </w:numPr>
      </w:pPr>
      <w:r>
        <w:t>After all performances, Students write out evaluations</w:t>
      </w:r>
    </w:p>
    <w:p w:rsidR="001E4042" w:rsidRDefault="001D11B3" w:rsidP="001E4042">
      <w:pPr>
        <w:numPr>
          <w:ilvl w:val="1"/>
          <w:numId w:val="2"/>
          <w:numberingChange w:id="88" w:author="Gayle Thieman" w:date="2011-08-13T16:12:00Z" w:original="o"/>
        </w:numPr>
      </w:pPr>
      <w:r>
        <w:t>Which group they like best, why?</w:t>
      </w:r>
    </w:p>
    <w:p w:rsidR="001D11B3" w:rsidRDefault="001D11B3" w:rsidP="001E4042">
      <w:pPr>
        <w:numPr>
          <w:ilvl w:val="1"/>
          <w:numId w:val="2"/>
          <w:numberingChange w:id="89" w:author="Gayle Thieman" w:date="2011-08-13T16:12:00Z" w:original="o"/>
        </w:numPr>
      </w:pPr>
      <w:r>
        <w:t>What they liked about their own group, why?</w:t>
      </w:r>
    </w:p>
    <w:p w:rsidR="001D11B3" w:rsidRDefault="001D11B3" w:rsidP="001E4042">
      <w:pPr>
        <w:numPr>
          <w:ilvl w:val="1"/>
          <w:numId w:val="2"/>
          <w:numberingChange w:id="90" w:author="Gayle Thieman" w:date="2011-08-13T16:12:00Z" w:original="o"/>
        </w:numPr>
      </w:pPr>
      <w:r>
        <w:t>What they liked about their own personal perfo</w:t>
      </w:r>
      <w:ins w:id="91" w:author="Gayle Thieman" w:date="2011-08-13T16:13:00Z">
        <w:r w:rsidR="00F27151">
          <w:t>r</w:t>
        </w:r>
      </w:ins>
      <w:r>
        <w:t>mance, why?</w:t>
      </w:r>
    </w:p>
    <w:p w:rsidR="001D11B3" w:rsidRDefault="001D11B3" w:rsidP="001E4042">
      <w:pPr>
        <w:numPr>
          <w:ilvl w:val="1"/>
          <w:numId w:val="2"/>
          <w:numberingChange w:id="92" w:author="Gayle Thieman" w:date="2011-08-13T16:12:00Z" w:original="o"/>
        </w:numPr>
      </w:pPr>
      <w:r>
        <w:t>What they personally could have done better, why?</w:t>
      </w:r>
    </w:p>
    <w:p w:rsidR="00B179BB" w:rsidRDefault="001D11B3" w:rsidP="001D11B3">
      <w:pPr>
        <w:numPr>
          <w:ilvl w:val="0"/>
          <w:numId w:val="2"/>
          <w:numberingChange w:id="93" w:author="Gayle Thieman" w:date="2011-08-13T16:12:00Z" w:original="-"/>
        </w:numPr>
      </w:pPr>
      <w:r>
        <w:t>Teacher collects as students leave</w:t>
      </w:r>
    </w:p>
    <w:p w:rsidR="001D11B3" w:rsidRDefault="001D11B3" w:rsidP="001D11B3">
      <w:pPr>
        <w:ind w:left="1125"/>
      </w:pPr>
    </w:p>
    <w:p w:rsidR="00B179BB" w:rsidRDefault="00B179BB">
      <w:r w:rsidRPr="00FE2C01">
        <w:rPr>
          <w:b/>
        </w:rPr>
        <w:t>Differentiation/Accommodation</w:t>
      </w:r>
    </w:p>
    <w:p w:rsidR="001D11B3" w:rsidRDefault="001D11B3"/>
    <w:p w:rsidR="001D11B3" w:rsidRDefault="001D11B3">
      <w:r>
        <w:t>Language: Provide list of terms and simplified definitions for self-</w:t>
      </w:r>
      <w:proofErr w:type="gramStart"/>
      <w:r>
        <w:t>evaluation</w:t>
      </w:r>
      <w:ins w:id="94" w:author="Gayle Thieman" w:date="2011-08-13T16:12:00Z">
        <w:r w:rsidR="00F27151">
          <w:t xml:space="preserve">  What</w:t>
        </w:r>
        <w:proofErr w:type="gramEnd"/>
        <w:r w:rsidR="00F27151">
          <w:t xml:space="preserve"> will this look like?</w:t>
        </w:r>
      </w:ins>
    </w:p>
    <w:p w:rsidR="001D11B3" w:rsidRDefault="001D11B3"/>
    <w:p w:rsidR="001D11B3" w:rsidRDefault="001D11B3">
      <w:r>
        <w:t>ADHD:</w:t>
      </w:r>
      <w:r w:rsidR="00E86DCC">
        <w:t xml:space="preserve"> Multiple Instruments, Practice Pads to play on, Squishy Ball provided to squeeze during others’ performances</w:t>
      </w:r>
    </w:p>
    <w:p w:rsidR="001D11B3" w:rsidRDefault="001D11B3"/>
    <w:p w:rsidR="001D11B3" w:rsidRPr="00E86DCC" w:rsidRDefault="001D11B3">
      <w:r>
        <w:t xml:space="preserve">TAG: Group leaders, chosen for activity in </w:t>
      </w:r>
      <w:r>
        <w:rPr>
          <w:i/>
        </w:rPr>
        <w:t>Hey Ho, Nobody Home</w:t>
      </w:r>
      <w:r w:rsidR="00E86DCC">
        <w:rPr>
          <w:i/>
        </w:rPr>
        <w:t xml:space="preserve">, </w:t>
      </w:r>
      <w:r w:rsidR="00E86DCC">
        <w:t>Ask to Sing and Play or Sing and play in canon during their performances.</w:t>
      </w:r>
      <w:bookmarkStart w:id="95" w:name="_GoBack"/>
      <w:bookmarkEnd w:id="95"/>
    </w:p>
    <w:p w:rsidR="00B179BB" w:rsidRDefault="00B179BB"/>
    <w:p w:rsidR="00B179BB" w:rsidRPr="001D11B3" w:rsidRDefault="00B179BB">
      <w:r w:rsidRPr="00FE2C01">
        <w:rPr>
          <w:b/>
        </w:rPr>
        <w:t>Attention to Literacy:</w:t>
      </w:r>
      <w:r w:rsidR="001D11B3">
        <w:rPr>
          <w:b/>
        </w:rPr>
        <w:t xml:space="preserve"> </w:t>
      </w:r>
      <w:r w:rsidR="001D11B3">
        <w:t>Review Terms: piano and forte. New Terms: blend, balance</w:t>
      </w:r>
      <w:ins w:id="96" w:author="Gayle Thieman" w:date="2011-08-13T16:13:00Z">
        <w:r w:rsidR="00F27151">
          <w:t xml:space="preserve"> </w:t>
        </w:r>
        <w:proofErr w:type="gramStart"/>
        <w:r w:rsidR="00F27151">
          <w:t>When</w:t>
        </w:r>
        <w:proofErr w:type="gramEnd"/>
        <w:r w:rsidR="00F27151">
          <w:t xml:space="preserve"> did you rev</w:t>
        </w:r>
      </w:ins>
      <w:ins w:id="97" w:author="Gayle Thieman" w:date="2011-08-13T16:14:00Z">
        <w:r w:rsidR="00F27151">
          <w:t>i</w:t>
        </w:r>
      </w:ins>
      <w:ins w:id="98" w:author="Gayle Thieman" w:date="2011-08-13T16:13:00Z">
        <w:r w:rsidR="00F27151">
          <w:t>ew the terms piano and forte and teach the term balance in lesson procedures?</w:t>
        </w:r>
      </w:ins>
    </w:p>
    <w:p w:rsidR="00B179BB" w:rsidRDefault="00B179BB"/>
    <w:p w:rsidR="00B179BB" w:rsidRDefault="00B179BB">
      <w:r w:rsidRPr="00FE2C01">
        <w:rPr>
          <w:b/>
        </w:rPr>
        <w:t>Assessment and Evaluation of Student Learning:</w:t>
      </w:r>
      <w:r>
        <w:t xml:space="preserve">  </w:t>
      </w:r>
    </w:p>
    <w:p w:rsidR="000103B4" w:rsidRDefault="000103B4"/>
    <w:p w:rsidR="000103B4" w:rsidRDefault="000103B4">
      <w:r>
        <w:t>Student can sing accurate pitches</w:t>
      </w:r>
    </w:p>
    <w:p w:rsidR="000103B4" w:rsidRDefault="000103B4">
      <w:r>
        <w:t>Student can play accurate pitches</w:t>
      </w:r>
    </w:p>
    <w:p w:rsidR="000103B4" w:rsidRDefault="000103B4">
      <w:r>
        <w:t>Student can blend with group</w:t>
      </w:r>
    </w:p>
    <w:p w:rsidR="000103B4" w:rsidRDefault="000103B4">
      <w:proofErr w:type="gramStart"/>
      <w:r>
        <w:t>Student can</w:t>
      </w:r>
      <w:proofErr w:type="gramEnd"/>
      <w:r>
        <w:t xml:space="preserve"> sing/play with accurate rhythm (starts/ends at the correct time, stays together)</w:t>
      </w:r>
    </w:p>
    <w:p w:rsidR="00B179BB" w:rsidRDefault="00B179BB">
      <w:r>
        <w:tab/>
      </w:r>
    </w:p>
    <w:p w:rsidR="00B179BB" w:rsidRDefault="00B179BB"/>
    <w:p w:rsidR="00B179BB" w:rsidRDefault="00B179BB"/>
    <w:p w:rsidR="00B179BB" w:rsidRDefault="00B179BB">
      <w:r>
        <w:tab/>
      </w:r>
    </w:p>
    <w:sectPr w:rsidR="00B179BB" w:rsidSect="00B179B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C1DD7"/>
    <w:multiLevelType w:val="hybridMultilevel"/>
    <w:tmpl w:val="2944A0E2"/>
    <w:lvl w:ilvl="0" w:tplc="2264CA22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3B34279"/>
    <w:multiLevelType w:val="hybridMultilevel"/>
    <w:tmpl w:val="733E88E6"/>
    <w:lvl w:ilvl="0" w:tplc="9E1E7F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7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BB4D88"/>
    <w:rsid w:val="000103B4"/>
    <w:rsid w:val="001766D0"/>
    <w:rsid w:val="001D11B3"/>
    <w:rsid w:val="001E4042"/>
    <w:rsid w:val="00212177"/>
    <w:rsid w:val="003A2580"/>
    <w:rsid w:val="006B6F04"/>
    <w:rsid w:val="006D464F"/>
    <w:rsid w:val="00714CBA"/>
    <w:rsid w:val="009A3DEE"/>
    <w:rsid w:val="00B179BB"/>
    <w:rsid w:val="00BB1F18"/>
    <w:rsid w:val="00BB4D88"/>
    <w:rsid w:val="00D156D6"/>
    <w:rsid w:val="00DE69D5"/>
    <w:rsid w:val="00E86DCC"/>
    <w:rsid w:val="00F27151"/>
    <w:rsid w:val="00F37A32"/>
    <w:rsid w:val="00FA16BC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A16BC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151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A16B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890</Words>
  <Characters>5073</Characters>
  <Application>Microsoft Macintosh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Portland State U</Company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Gayle Thieman</dc:creator>
  <cp:lastModifiedBy>Gayle Thieman</cp:lastModifiedBy>
  <cp:revision>3</cp:revision>
  <dcterms:created xsi:type="dcterms:W3CDTF">2011-08-13T23:23:00Z</dcterms:created>
  <dcterms:modified xsi:type="dcterms:W3CDTF">2011-08-13T23:46:00Z</dcterms:modified>
</cp:coreProperties>
</file>